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712007757" w:edGrp="everyone"/>
      <w:permEnd w:id="712007757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A187977" w14:textId="14780D47" w:rsidR="009854DE" w:rsidRDefault="000D1A21" w:rsidP="009854DE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3:28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4BDA05E4" w14:textId="77777777" w:rsidR="009854DE" w:rsidRPr="009854DE" w:rsidRDefault="009854DE" w:rsidP="009854DE">
      <w:pPr>
        <w:pStyle w:val="ListParagraph"/>
        <w:rPr>
          <w:ins w:id="67" w:author="Lizzie Timmins (NESO)" w:date="2024-11-05T13:28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6A751A4F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3" w:author="Alice Taylor (NESO)" w:date="2024-12-12T15:13:00Z">
        <w:r w:rsidR="005A0F02" w:rsidDel="005A0F02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4" w:author="Lizzie Timmins (NESO)" w:date="2024-12-04T15:44:00Z">
        <w:r w:rsidR="00F11D7A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14DCA22A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90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90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1" w:author="Lizzie Timmins (NESO)" w:date="2024-12-04T16:28:00Z">
        <w:r w:rsidR="00303F04">
          <w:rPr>
            <w:rFonts w:ascii="Arial" w:hAnsi="Arial" w:cs="Arial"/>
            <w:sz w:val="24"/>
            <w:szCs w:val="24"/>
          </w:rPr>
          <w:t>)</w:t>
        </w:r>
      </w:ins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3" w:author="Alice Taylor (NESO)" w:date="2024-12-12T15:17:00Z">
        <w:r w:rsidR="00031A5D" w:rsidDel="00031A5D">
          <w:rPr>
            <w:rFonts w:ascii="Arial" w:hAnsi="Arial" w:cs="Arial"/>
            <w:sz w:val="24"/>
            <w:szCs w:val="24"/>
          </w:rPr>
          <w:delText>)</w:delText>
        </w:r>
      </w:del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689C374F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0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56256B3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7" w:author="Lizzie Timmins (NESO)" w:date="2024-12-04T17:07:00Z">
        <w:r w:rsidR="00F3070E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18" w:author="Alice Taylor (NESO)" w:date="2024-12-12T16:11:00Z">
        <w:r w:rsidR="00573BE0" w:rsidDel="00573BE0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1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2B734F4E" w:rsidR="000D1A21" w:rsidRPr="001602BF" w:rsidRDefault="00F11D7A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1" w:author="Lizzie Timmins (NESO)" w:date="2024-11-05T11:45:00Z"/>
          <w:rFonts w:ascii="Arial" w:hAnsi="Arial" w:cs="Arial"/>
          <w:sz w:val="24"/>
          <w:szCs w:val="24"/>
        </w:rPr>
      </w:pPr>
      <w:ins w:id="132" w:author="Lizzie Timmins (NESO)" w:date="2024-12-04T15:46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3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4" w:author="Lizzie Timmins (NESO)" w:date="2024-11-05T11:45:00Z"/>
          <w:rFonts w:ascii="Arial" w:hAnsi="Arial" w:cs="Arial"/>
          <w:sz w:val="24"/>
          <w:szCs w:val="24"/>
        </w:rPr>
      </w:pPr>
      <w:ins w:id="13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3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9" w:author="Lizzie Timmins (NESO)" w:date="2024-11-05T11:45:00Z"/>
          <w:rFonts w:ascii="Arial" w:hAnsi="Arial" w:cs="Arial"/>
          <w:sz w:val="24"/>
          <w:szCs w:val="24"/>
        </w:rPr>
      </w:pPr>
      <w:ins w:id="14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1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3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19D302A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9854DE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9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0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0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1" w:author="Lizzie Timmins (NESO)" w:date="2024-11-05T11:45:00Z"/>
          <w:rFonts w:ascii="Arial" w:hAnsi="Arial" w:cs="Arial"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8" w:author="Lizzie Timmins (NESO)" w:date="2024-11-05T11:45:00Z"/>
          <w:rFonts w:ascii="Arial" w:hAnsi="Arial" w:cs="Arial"/>
          <w:sz w:val="24"/>
          <w:szCs w:val="24"/>
        </w:rPr>
      </w:pPr>
    </w:p>
    <w:p w14:paraId="30695A71" w14:textId="67D3323F" w:rsidR="007E5D75" w:rsidRPr="001602BF" w:rsidRDefault="000D1A21" w:rsidP="00F3070E">
      <w:pPr>
        <w:tabs>
          <w:tab w:val="center" w:pos="4153"/>
          <w:tab w:val="right" w:pos="8306"/>
        </w:tabs>
        <w:spacing w:after="0" w:line="240" w:lineRule="auto"/>
        <w:ind w:left="1701"/>
        <w:jc w:val="both"/>
        <w:rPr>
          <w:ins w:id="169" w:author="Tammy Meek (NESO)" w:date="2024-11-05T15:19:00Z"/>
          <w:rFonts w:ascii="Arial" w:hAnsi="Arial" w:cs="Arial"/>
          <w:sz w:val="24"/>
          <w:szCs w:val="24"/>
        </w:rPr>
      </w:pPr>
      <w:ins w:id="17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</w:t>
        </w:r>
      </w:ins>
      <w:r w:rsidRPr="001602BF">
        <w:rPr>
          <w:rStyle w:val="Strong"/>
          <w:rFonts w:ascii="Arial" w:hAnsi="Arial" w:cs="Arial"/>
          <w:sz w:val="24"/>
          <w:szCs w:val="24"/>
        </w:rPr>
        <w:t xml:space="preserve"> </w:t>
      </w:r>
      <w:del w:id="171" w:author="Alice Taylor (NESO)" w:date="2024-12-12T15:31:00Z">
        <w:r w:rsidR="003276C9" w:rsidDel="003276C9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2" w:author="Lizzie Timmins (NESO)" w:date="2024-12-04T17:06:00Z">
        <w:r w:rsidR="00F3070E" w:rsidRPr="00F3070E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3" w:author="Lizzie Timmins (NESO)" w:date="2024-11-05T11:45:00Z">
        <w:r w:rsidRPr="00F3070E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5FCC952" w14:textId="77777777" w:rsidR="002516C1" w:rsidRPr="001602BF" w:rsidRDefault="002516C1" w:rsidP="00F11939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4" w:author="Lizzie Timmins (NESO)" w:date="2024-11-05T11:45:00Z"/>
          <w:rFonts w:ascii="Arial" w:hAnsi="Arial" w:cs="Arial"/>
          <w:sz w:val="24"/>
          <w:szCs w:val="24"/>
        </w:rPr>
      </w:pPr>
    </w:p>
    <w:p w14:paraId="6B5A5958" w14:textId="77777777" w:rsidR="002516C1" w:rsidRPr="00A27116" w:rsidRDefault="002516C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75" w:author="Tammy Meek (NESO)" w:date="2024-11-05T15:20:00Z"/>
          <w:rStyle w:val="Strong"/>
          <w:rFonts w:ascii="Arial" w:hAnsi="Arial" w:cs="Arial"/>
          <w:b w:val="0"/>
          <w:bCs w:val="0"/>
        </w:rPr>
      </w:pPr>
      <w:ins w:id="176" w:author="Tammy Meek (NESO)" w:date="2024-11-05T15:20:00Z">
        <w:r w:rsidRPr="00A27116">
          <w:rPr>
            <w:rStyle w:val="Strong"/>
            <w:rFonts w:ascii="Arial" w:hAnsi="Arial" w:cs="Arial"/>
          </w:rPr>
          <w:t xml:space="preserve">Pause and Publication between the Assessment of the Gated Applications and Gated Design Process </w:t>
        </w:r>
      </w:ins>
    </w:p>
    <w:p w14:paraId="69ECD82B" w14:textId="77777777" w:rsidR="0023435F" w:rsidRPr="00A27116" w:rsidRDefault="0023435F" w:rsidP="00A27116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7" w:author="Tammy Meek (NESO)" w:date="2024-11-05T15:20:00Z"/>
          <w:rStyle w:val="Strong"/>
          <w:rFonts w:ascii="Arial" w:hAnsi="Arial" w:cs="Arial"/>
          <w:b w:val="0"/>
          <w:bCs w:val="0"/>
        </w:rPr>
      </w:pPr>
    </w:p>
    <w:p w14:paraId="00A6A239" w14:textId="77777777" w:rsidR="002516C1" w:rsidRPr="00A27116" w:rsidRDefault="002516C1" w:rsidP="00781C6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78" w:author="Tammy Meek (NESO)" w:date="2024-11-05T15:20:00Z"/>
          <w:rStyle w:val="Strong"/>
          <w:rFonts w:ascii="Arial" w:hAnsi="Arial" w:cs="Arial"/>
          <w:b w:val="0"/>
          <w:bCs w:val="0"/>
        </w:rPr>
      </w:pPr>
      <w:ins w:id="179" w:author="Tammy Meek (NESO)" w:date="2024-11-05T15:19:00Z">
        <w:r w:rsidRPr="00A27116">
          <w:rPr>
            <w:rFonts w:ascii="Arial" w:hAnsi="Arial" w:cs="Arial"/>
          </w:rPr>
          <w:t xml:space="preserve">As soon as reasonably practicable after </w:t>
        </w:r>
        <w:r w:rsidRPr="00A27116">
          <w:rPr>
            <w:rStyle w:val="Strong"/>
            <w:rFonts w:ascii="Arial" w:hAnsi="Arial" w:cs="Arial"/>
          </w:rPr>
          <w:t>The Company</w:t>
        </w:r>
        <w:r w:rsidRPr="00A27116">
          <w:rPr>
            <w:rFonts w:ascii="Arial" w:hAnsi="Arial" w:cs="Arial"/>
          </w:rPr>
          <w:t xml:space="preserve"> has established which of the </w:t>
        </w:r>
        <w:r w:rsidRPr="00A27116">
          <w:rPr>
            <w:rStyle w:val="Strong"/>
            <w:rFonts w:ascii="Arial" w:hAnsi="Arial" w:cs="Arial"/>
          </w:rPr>
          <w:t>Gated Applications</w:t>
        </w:r>
        <w:r w:rsidRPr="00A27116">
          <w:rPr>
            <w:rFonts w:ascii="Arial" w:hAnsi="Arial" w:cs="Arial"/>
          </w:rPr>
          <w:t xml:space="preserve"> (submitted directly to it or in the case of </w:t>
        </w:r>
        <w:r w:rsidRPr="00A27116">
          <w:rPr>
            <w:rStyle w:val="Strong"/>
            <w:rFonts w:ascii="Arial" w:hAnsi="Arial" w:cs="Arial"/>
          </w:rPr>
          <w:t>Relevant Embedded Medium</w:t>
        </w:r>
        <w:r w:rsidRPr="00A27116">
          <w:rPr>
            <w:rFonts w:ascii="Arial" w:hAnsi="Arial" w:cs="Arial"/>
          </w:rPr>
          <w:t xml:space="preserve"> </w:t>
        </w:r>
        <w:r w:rsidRPr="00A27116">
          <w:rPr>
            <w:rStyle w:val="Strong"/>
            <w:rFonts w:ascii="Arial" w:hAnsi="Arial" w:cs="Arial"/>
          </w:rPr>
          <w:t>Power Stations</w:t>
        </w:r>
        <w:r w:rsidRPr="00A27116">
          <w:rPr>
            <w:rFonts w:ascii="Arial" w:hAnsi="Arial" w:cs="Arial"/>
          </w:rPr>
          <w:t xml:space="preserve"> and </w:t>
        </w:r>
        <w:r w:rsidRPr="00A27116">
          <w:rPr>
            <w:rStyle w:val="Strong"/>
            <w:rFonts w:ascii="Arial" w:hAnsi="Arial" w:cs="Arial"/>
          </w:rPr>
          <w:t>Relevant Embedded Small Power Stations</w:t>
        </w:r>
        <w:r w:rsidRPr="00A27116">
          <w:rPr>
            <w:rFonts w:ascii="Arial" w:hAnsi="Arial" w:cs="Arial"/>
          </w:rPr>
          <w:t xml:space="preserve"> by the owner/operator of the </w:t>
        </w:r>
        <w:r w:rsidRPr="00A27116">
          <w:rPr>
            <w:rStyle w:val="Strong"/>
            <w:rFonts w:ascii="Arial" w:hAnsi="Arial" w:cs="Arial"/>
          </w:rPr>
          <w:t>Distribution System</w:t>
        </w:r>
        <w:r w:rsidRPr="00A27116">
          <w:rPr>
            <w:rFonts w:ascii="Arial" w:hAnsi="Arial" w:cs="Arial"/>
          </w:rPr>
          <w:t>) can enter the</w:t>
        </w:r>
        <w:r w:rsidRPr="00A27116">
          <w:rPr>
            <w:rStyle w:val="Strong"/>
            <w:rFonts w:ascii="Arial" w:hAnsi="Arial" w:cs="Arial"/>
          </w:rPr>
          <w:t xml:space="preserve"> Gated Design Process </w:t>
        </w:r>
        <w:r w:rsidRPr="00A27116">
          <w:rPr>
            <w:rFonts w:ascii="Arial" w:hAnsi="Arial" w:cs="Arial"/>
          </w:rPr>
          <w:t xml:space="preserve">on the basis of the initial checks and in any event at least 10 </w:t>
        </w:r>
        <w:r w:rsidRPr="00A27116">
          <w:rPr>
            <w:rStyle w:val="Strong"/>
            <w:rFonts w:ascii="Arial" w:hAnsi="Arial" w:cs="Arial"/>
          </w:rPr>
          <w:t>Business Days</w:t>
        </w:r>
        <w:r w:rsidRPr="00A27116">
          <w:rPr>
            <w:rFonts w:ascii="Arial" w:hAnsi="Arial" w:cs="Arial"/>
          </w:rPr>
          <w:t xml:space="preserve"> prior to the start of the </w:t>
        </w:r>
        <w:r w:rsidRPr="00A27116">
          <w:rPr>
            <w:rStyle w:val="Strong"/>
            <w:rFonts w:ascii="Arial" w:hAnsi="Arial" w:cs="Arial"/>
          </w:rPr>
          <w:t>Gated Design Process </w:t>
        </w:r>
        <w:r w:rsidRPr="00A27116">
          <w:rPr>
            <w:rFonts w:ascii="Arial" w:hAnsi="Arial" w:cs="Arial"/>
          </w:rPr>
          <w:t>(such period being referred to as the “</w:t>
        </w:r>
        <w:r w:rsidRPr="00A27116">
          <w:rPr>
            <w:rStyle w:val="Strong"/>
            <w:rFonts w:ascii="Arial" w:hAnsi="Arial" w:cs="Arial"/>
          </w:rPr>
          <w:t>Pause</w:t>
        </w:r>
        <w:r w:rsidRPr="00A27116">
          <w:rPr>
            <w:rFonts w:ascii="Arial" w:hAnsi="Arial" w:cs="Arial"/>
          </w:rPr>
          <w:t>”, this period to be taken into account in setting the </w:t>
        </w:r>
        <w:r w:rsidRPr="00A27116">
          <w:rPr>
            <w:rStyle w:val="Strong"/>
            <w:rFonts w:ascii="Arial" w:hAnsi="Arial" w:cs="Arial"/>
          </w:rPr>
          <w:t xml:space="preserve"> Gated Timetable</w:t>
        </w:r>
        <w:r w:rsidRPr="00A27116">
          <w:rPr>
            <w:rFonts w:ascii="Arial" w:hAnsi="Arial" w:cs="Arial"/>
          </w:rPr>
          <w:t>)</w:t>
        </w:r>
        <w:r w:rsidRPr="00A27116">
          <w:rPr>
            <w:rStyle w:val="Strong"/>
            <w:rFonts w:ascii="Arial" w:hAnsi="Arial" w:cs="Arial"/>
          </w:rPr>
          <w:t xml:space="preserve"> The Company</w:t>
        </w:r>
        <w:r w:rsidRPr="00A27116">
          <w:rPr>
            <w:rFonts w:ascii="Arial" w:hAnsi="Arial" w:cs="Arial"/>
          </w:rPr>
          <w:t xml:space="preserve"> will publish the </w:t>
        </w:r>
        <w:r w:rsidRPr="00A27116">
          <w:rPr>
            <w:rStyle w:val="Strong"/>
            <w:rFonts w:ascii="Arial" w:hAnsi="Arial" w:cs="Arial"/>
          </w:rPr>
          <w:t>Gate 2 Information</w:t>
        </w:r>
        <w:r w:rsidRPr="00A27116">
          <w:rPr>
            <w:rFonts w:ascii="Arial" w:hAnsi="Arial" w:cs="Arial"/>
          </w:rPr>
          <w:t xml:space="preserve"> on the </w:t>
        </w:r>
        <w:r w:rsidRPr="00A27116">
          <w:rPr>
            <w:rStyle w:val="Strong"/>
            <w:rFonts w:ascii="Arial" w:hAnsi="Arial" w:cs="Arial"/>
          </w:rPr>
          <w:t>Gate 2 Register.</w:t>
        </w:r>
      </w:ins>
      <w:ins w:id="180" w:author="Tammy Meek (NESO)" w:date="2024-11-05T15:20:00Z">
        <w:r w:rsidRPr="00A27116">
          <w:rPr>
            <w:rStyle w:val="Strong"/>
            <w:rFonts w:ascii="Arial" w:hAnsi="Arial" w:cs="Arial"/>
          </w:rPr>
          <w:t xml:space="preserve"> </w:t>
        </w:r>
      </w:ins>
    </w:p>
    <w:p w14:paraId="796A7BC1" w14:textId="77777777" w:rsidR="0023435F" w:rsidRPr="00A27116" w:rsidRDefault="0023435F" w:rsidP="00A27116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81" w:author="Tammy Meek (NESO)" w:date="2024-11-05T15:20:00Z"/>
          <w:rStyle w:val="Strong"/>
          <w:rFonts w:ascii="Arial" w:hAnsi="Arial" w:cs="Arial"/>
          <w:b w:val="0"/>
          <w:bCs w:val="0"/>
        </w:rPr>
      </w:pPr>
    </w:p>
    <w:p w14:paraId="63EE7C1F" w14:textId="033418C3" w:rsidR="002516C1" w:rsidRPr="00A27116" w:rsidRDefault="002516C1" w:rsidP="00A27116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82" w:author="Tammy Meek (NESO)" w:date="2024-11-05T15:19:00Z"/>
          <w:rFonts w:ascii="Arial" w:hAnsi="Arial" w:cs="Arial"/>
        </w:rPr>
      </w:pPr>
      <w:ins w:id="183" w:author="Tammy Meek (NESO)" w:date="2024-11-05T15:19:00Z">
        <w:r w:rsidRPr="00A27116">
          <w:rPr>
            <w:rFonts w:ascii="Arial" w:hAnsi="Arial" w:cs="Arial"/>
          </w:rPr>
          <w:t xml:space="preserve">During the </w:t>
        </w:r>
        <w:r w:rsidRPr="00A27116">
          <w:rPr>
            <w:rStyle w:val="Strong"/>
            <w:rFonts w:ascii="Arial" w:hAnsi="Arial" w:cs="Arial"/>
          </w:rPr>
          <w:t>Pause</w:t>
        </w:r>
        <w:r w:rsidRPr="00A27116">
          <w:rPr>
            <w:rFonts w:ascii="Arial" w:hAnsi="Arial" w:cs="Arial"/>
          </w:rPr>
          <w:t xml:space="preserve"> if a </w:t>
        </w:r>
        <w:r w:rsidRPr="00A27116">
          <w:rPr>
            <w:rStyle w:val="Strong"/>
            <w:rFonts w:ascii="Arial" w:hAnsi="Arial" w:cs="Arial"/>
          </w:rPr>
          <w:t>User</w:t>
        </w:r>
        <w:r w:rsidRPr="00A27116">
          <w:rPr>
            <w:rFonts w:ascii="Arial" w:hAnsi="Arial" w:cs="Arial"/>
          </w:rPr>
          <w:t xml:space="preserve"> no longer wants to proceed with its </w:t>
        </w:r>
        <w:r w:rsidRPr="00A27116">
          <w:rPr>
            <w:rStyle w:val="Strong"/>
            <w:rFonts w:ascii="Arial" w:hAnsi="Arial" w:cs="Arial"/>
          </w:rPr>
          <w:t>Gate 2 Application</w:t>
        </w:r>
        <w:r w:rsidRPr="00A27116">
          <w:rPr>
            <w:rFonts w:ascii="Arial" w:hAnsi="Arial" w:cs="Arial"/>
          </w:rPr>
          <w:t xml:space="preserve"> it can withdraw its </w:t>
        </w:r>
        <w:r w:rsidRPr="00A27116">
          <w:rPr>
            <w:rStyle w:val="Strong"/>
            <w:rFonts w:ascii="Arial" w:hAnsi="Arial" w:cs="Arial"/>
          </w:rPr>
          <w:t>Gate 2 Application</w:t>
        </w:r>
        <w:r w:rsidRPr="00A27116">
          <w:rPr>
            <w:rFonts w:ascii="Arial" w:hAnsi="Arial" w:cs="Arial"/>
          </w:rPr>
          <w:t xml:space="preserve"> by written notice given to </w:t>
        </w:r>
        <w:r w:rsidRPr="00A27116">
          <w:rPr>
            <w:rStyle w:val="Strong"/>
            <w:rFonts w:ascii="Arial" w:hAnsi="Arial" w:cs="Arial"/>
          </w:rPr>
          <w:t>The Company</w:t>
        </w:r>
        <w:r w:rsidRPr="00A27116">
          <w:rPr>
            <w:rFonts w:ascii="Arial" w:hAnsi="Arial" w:cs="Arial"/>
          </w:rPr>
          <w:t xml:space="preserve"> prior to the start of the </w:t>
        </w:r>
        <w:r w:rsidRPr="00A27116">
          <w:rPr>
            <w:rStyle w:val="Strong"/>
            <w:rFonts w:ascii="Arial" w:hAnsi="Arial" w:cs="Arial"/>
          </w:rPr>
          <w:t>Gated Design Process</w:t>
        </w:r>
        <w:r w:rsidRPr="00A27116">
          <w:rPr>
            <w:rFonts w:ascii="Arial" w:hAnsi="Arial" w:cs="Arial"/>
          </w:rPr>
          <w:t>. </w:t>
        </w:r>
      </w:ins>
    </w:p>
    <w:p w14:paraId="655902C4" w14:textId="77777777" w:rsidR="008B68C0" w:rsidRPr="001602BF" w:rsidRDefault="008B68C0" w:rsidP="000D1A21">
      <w:pPr>
        <w:pStyle w:val="ListParagraph"/>
        <w:rPr>
          <w:ins w:id="18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7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501F0CAF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88" w:author="Lizzie Timmins (NESO)" w:date="2024-11-05T11:45:00Z"/>
          <w:rFonts w:ascii="Arial" w:hAnsi="Arial" w:cs="Arial"/>
          <w:sz w:val="24"/>
          <w:szCs w:val="24"/>
        </w:rPr>
      </w:pPr>
      <w:ins w:id="18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9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97" w:author="Lizzie Timmins (NESO)" w:date="2024-11-05T11:45:00Z"/>
          <w:rFonts w:ascii="Arial" w:hAnsi="Arial" w:cs="Arial"/>
          <w:sz w:val="24"/>
          <w:szCs w:val="24"/>
        </w:rPr>
      </w:pPr>
      <w:ins w:id="19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99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0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0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6EAFA32A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3" w:author="Lizzie Timmins (NESO)" w:date="2024-11-05T11:45:00Z"/>
          <w:rFonts w:ascii="Arial" w:eastAsia="Arial" w:hAnsi="Arial" w:cs="Arial"/>
          <w:sz w:val="24"/>
          <w:szCs w:val="24"/>
        </w:rPr>
      </w:pPr>
      <w:ins w:id="204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5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5D9E4214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8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0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14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14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on the basis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Criteria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25" w:author="Lizzie Timmins (NESO)" w:date="2024-11-05T11:45:00Z"/>
        </w:rPr>
      </w:pPr>
    </w:p>
    <w:p w14:paraId="20D106F9" w14:textId="77777777" w:rsidR="000D1A21" w:rsidRPr="005E3F32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6" w:author="Lizzie Timmins (NESO)" w:date="2024-11-05T11:59:00Z"/>
          <w:rFonts w:ascii="Arial" w:hAnsi="Arial" w:cs="Arial"/>
          <w:b/>
          <w:bCs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5E3F3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E3F32">
          <w:rPr>
            <w:rFonts w:ascii="Arial" w:hAnsi="Arial" w:cs="Arial"/>
            <w:sz w:val="24"/>
            <w:szCs w:val="24"/>
          </w:rPr>
          <w:t xml:space="preserve"> to the </w:t>
        </w:r>
        <w:r w:rsidRPr="005E3F3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E3F32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5B5178" w:rsidRDefault="000D1A21" w:rsidP="005B5178">
      <w:pPr>
        <w:rPr>
          <w:ins w:id="2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1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32" w:author="Lizzie Timmins (NESO)" w:date="2024-11-05T11:45:00Z"/>
          <w:rFonts w:ascii="Arial" w:hAnsi="Arial" w:cs="Arial"/>
          <w:sz w:val="24"/>
          <w:szCs w:val="24"/>
        </w:rPr>
      </w:pPr>
      <w:ins w:id="2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0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4" w:author="Lizzie Timmins (NESO)" w:date="2024-11-05T11:45:00Z"/>
          <w:rFonts w:ascii="Arial" w:hAnsi="Arial" w:cs="Arial"/>
          <w:sz w:val="24"/>
          <w:szCs w:val="24"/>
        </w:rPr>
      </w:pPr>
      <w:ins w:id="2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46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9" w:author="Lizzie Timmins (NESO)" w:date="2024-11-05T11:45:00Z"/>
          <w:rFonts w:ascii="Arial" w:hAnsi="Arial" w:cs="Arial"/>
          <w:sz w:val="24"/>
          <w:szCs w:val="24"/>
        </w:rPr>
      </w:pPr>
      <w:ins w:id="25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5" w:author="Lizzie Timmins (NESO)" w:date="2024-11-05T11:45:00Z"/>
          <w:rFonts w:ascii="Arial" w:hAnsi="Arial" w:cs="Arial"/>
          <w:sz w:val="24"/>
          <w:szCs w:val="24"/>
        </w:rPr>
      </w:pPr>
      <w:ins w:id="25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8" w:author="Lizzie Timmins (NESO)" w:date="2024-11-05T11:45:00Z"/>
          <w:rFonts w:ascii="Arial" w:hAnsi="Arial" w:cs="Arial"/>
          <w:sz w:val="24"/>
          <w:szCs w:val="24"/>
        </w:rPr>
      </w:pPr>
      <w:ins w:id="2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1" w:author="Lizzie Timmins (NESO)" w:date="2024-11-05T11:45:00Z"/>
          <w:rFonts w:ascii="Arial" w:hAnsi="Arial" w:cs="Arial"/>
          <w:sz w:val="24"/>
          <w:szCs w:val="24"/>
        </w:rPr>
      </w:pPr>
      <w:ins w:id="262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65" w:author="Lizzie Timmins (NESO)" w:date="2024-11-05T11:45:00Z"/>
        </w:rPr>
      </w:pPr>
      <w:ins w:id="2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6353F" w14:textId="77777777" w:rsidR="002875C9" w:rsidRDefault="002875C9" w:rsidP="005E4CD6">
      <w:pPr>
        <w:spacing w:after="0" w:line="240" w:lineRule="auto"/>
      </w:pPr>
      <w:r>
        <w:separator/>
      </w:r>
    </w:p>
  </w:endnote>
  <w:endnote w:type="continuationSeparator" w:id="0">
    <w:p w14:paraId="294C0711" w14:textId="77777777" w:rsidR="002875C9" w:rsidRDefault="002875C9" w:rsidP="005E4CD6">
      <w:pPr>
        <w:spacing w:after="0" w:line="240" w:lineRule="auto"/>
      </w:pPr>
      <w:r>
        <w:continuationSeparator/>
      </w:r>
    </w:p>
  </w:endnote>
  <w:endnote w:type="continuationNotice" w:id="1">
    <w:p w14:paraId="7C72BCFB" w14:textId="77777777" w:rsidR="002875C9" w:rsidRDefault="002875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E39B6" w14:textId="77777777" w:rsidR="002875C9" w:rsidRDefault="002875C9" w:rsidP="005E4CD6">
      <w:pPr>
        <w:spacing w:after="0" w:line="240" w:lineRule="auto"/>
      </w:pPr>
      <w:r>
        <w:separator/>
      </w:r>
    </w:p>
  </w:footnote>
  <w:footnote w:type="continuationSeparator" w:id="0">
    <w:p w14:paraId="10740A48" w14:textId="77777777" w:rsidR="002875C9" w:rsidRDefault="002875C9" w:rsidP="005E4CD6">
      <w:pPr>
        <w:spacing w:after="0" w:line="240" w:lineRule="auto"/>
      </w:pPr>
      <w:r>
        <w:continuationSeparator/>
      </w:r>
    </w:p>
  </w:footnote>
  <w:footnote w:type="continuationNotice" w:id="1">
    <w:p w14:paraId="7B773E7F" w14:textId="77777777" w:rsidR="002875C9" w:rsidRDefault="002875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  <w15:person w15:author="Tammy Meek (NESO)">
    <w15:presenceInfo w15:providerId="AD" w15:userId="S::Tametha.Meek@uk.nationalgrid.com::eefb1dd3-9887-4df0-a8e6-b4c0d5ff3d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9cPR0R9b6tcxjfK3Rb0dypaG5h++3wNCzbsZDxFPoTaFfodY8zkbYmhoRehKmzGWqoi/lMthijM+lLUNTjkSVQ==" w:salt="CnBnuj2u/Lya1FHHEe5NI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124"/>
    <w:rsid w:val="00027AE6"/>
    <w:rsid w:val="00027EEC"/>
    <w:rsid w:val="00031A5D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1CC2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18C6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67FB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1BF5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435F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6C1"/>
    <w:rsid w:val="00251C9E"/>
    <w:rsid w:val="00251CFA"/>
    <w:rsid w:val="00251F9B"/>
    <w:rsid w:val="00252DBF"/>
    <w:rsid w:val="00253549"/>
    <w:rsid w:val="00253B4F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5C9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0359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6A9"/>
    <w:rsid w:val="002F79CD"/>
    <w:rsid w:val="002F7F0F"/>
    <w:rsid w:val="00300D4C"/>
    <w:rsid w:val="00300D69"/>
    <w:rsid w:val="00300DC1"/>
    <w:rsid w:val="003022DD"/>
    <w:rsid w:val="00303D87"/>
    <w:rsid w:val="00303F04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276C9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3917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1CE3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3BE0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0F02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5178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3F32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79F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4BCE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1D7B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C61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ACA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E1498"/>
    <w:rsid w:val="007E1527"/>
    <w:rsid w:val="007E1998"/>
    <w:rsid w:val="007E2B13"/>
    <w:rsid w:val="007E4EA8"/>
    <w:rsid w:val="007E57DE"/>
    <w:rsid w:val="007E5D75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4F4"/>
    <w:rsid w:val="00803B65"/>
    <w:rsid w:val="00803D16"/>
    <w:rsid w:val="00805875"/>
    <w:rsid w:val="00806598"/>
    <w:rsid w:val="00806B3D"/>
    <w:rsid w:val="008103FA"/>
    <w:rsid w:val="00810E80"/>
    <w:rsid w:val="00811DEA"/>
    <w:rsid w:val="00811E1E"/>
    <w:rsid w:val="00811EAF"/>
    <w:rsid w:val="00814197"/>
    <w:rsid w:val="00814532"/>
    <w:rsid w:val="00814BA9"/>
    <w:rsid w:val="00814D7E"/>
    <w:rsid w:val="0081512D"/>
    <w:rsid w:val="008153AE"/>
    <w:rsid w:val="008157A4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3D6E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46D0"/>
    <w:rsid w:val="008A54E5"/>
    <w:rsid w:val="008A633F"/>
    <w:rsid w:val="008A685B"/>
    <w:rsid w:val="008B0C2B"/>
    <w:rsid w:val="008B1926"/>
    <w:rsid w:val="008B251F"/>
    <w:rsid w:val="008B38B9"/>
    <w:rsid w:val="008B567D"/>
    <w:rsid w:val="008B5CEC"/>
    <w:rsid w:val="008B6422"/>
    <w:rsid w:val="008B651F"/>
    <w:rsid w:val="008B67E3"/>
    <w:rsid w:val="008B68C0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21B9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54DE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32A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116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1705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1CF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849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37F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A70"/>
    <w:rsid w:val="00D04EEC"/>
    <w:rsid w:val="00D05713"/>
    <w:rsid w:val="00D05D2F"/>
    <w:rsid w:val="00D06434"/>
    <w:rsid w:val="00D069BF"/>
    <w:rsid w:val="00D1019F"/>
    <w:rsid w:val="00D10869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C98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0A7C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54B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67AEA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32E1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1939"/>
    <w:rsid w:val="00F11D7A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070E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50284B7-CBE6-4C1A-87F9-DC1E3221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928F1A-85D6-4625-8767-DF993FB2EAF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adce026-d35b-4a62-a2ee-1436bb44fb55"/>
    <ds:schemaRef ds:uri="http://purl.org/dc/terms/"/>
    <ds:schemaRef ds:uri="f71abe4e-f5ff-49cd-8eff-5f4949acc510"/>
    <ds:schemaRef ds:uri="http://schemas.openxmlformats.org/package/2006/metadata/core-properties"/>
    <ds:schemaRef ds:uri="97b6fe81-1556-4112-94ca-31043ca39b7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072DD7-D53E-4861-A281-13476435B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2486</Words>
  <Characters>14175</Characters>
  <Application>Microsoft Office Word</Application>
  <DocSecurity>8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28</cp:revision>
  <dcterms:created xsi:type="dcterms:W3CDTF">2024-11-05T11:58:00Z</dcterms:created>
  <dcterms:modified xsi:type="dcterms:W3CDTF">2024-12-20T16:14:00Z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